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B9D" w:rsidRDefault="00AD0B9D" w:rsidP="00AD0B9D">
      <w:pPr>
        <w:pStyle w:val="a3"/>
        <w:ind w:firstLineChars="0" w:firstLine="0"/>
        <w:rPr>
          <w:rFonts w:ascii="黑体" w:eastAsia="黑体"/>
          <w:color w:val="000000"/>
          <w:sz w:val="32"/>
          <w:szCs w:val="32"/>
        </w:rPr>
      </w:pPr>
      <w:bookmarkStart w:id="0" w:name="_GoBack"/>
      <w:bookmarkEnd w:id="0"/>
      <w:r w:rsidRPr="00BE4FBC">
        <w:rPr>
          <w:rFonts w:ascii="黑体" w:eastAsia="黑体" w:hint="eastAsia"/>
          <w:color w:val="000000"/>
          <w:sz w:val="32"/>
          <w:szCs w:val="32"/>
        </w:rPr>
        <w:t>附件</w:t>
      </w:r>
      <w:r w:rsidRPr="00BE4FBC">
        <w:rPr>
          <w:rFonts w:ascii="黑体" w:eastAsia="黑体"/>
          <w:color w:val="000000"/>
          <w:sz w:val="32"/>
          <w:szCs w:val="32"/>
        </w:rPr>
        <w:t>2</w:t>
      </w:r>
    </w:p>
    <w:p w:rsidR="00AD0B9D" w:rsidRPr="00BB578F" w:rsidRDefault="00AD0B9D" w:rsidP="00AD0B9D">
      <w:pPr>
        <w:pStyle w:val="a3"/>
        <w:ind w:firstLineChars="0" w:firstLine="0"/>
        <w:jc w:val="center"/>
        <w:rPr>
          <w:rFonts w:ascii="方正小标宋简体" w:eastAsia="方正小标宋简体" w:hAnsi="方正粗黑宋简体"/>
          <w:color w:val="000000"/>
          <w:sz w:val="32"/>
          <w:szCs w:val="32"/>
        </w:rPr>
      </w:pPr>
      <w:proofErr w:type="gramStart"/>
      <w:r w:rsidRPr="00BB578F">
        <w:rPr>
          <w:rFonts w:ascii="方正小标宋简体" w:eastAsia="方正小标宋简体" w:hAnsi="方正粗黑宋简体" w:hint="eastAsia"/>
          <w:color w:val="000000"/>
          <w:sz w:val="44"/>
          <w:szCs w:val="44"/>
        </w:rPr>
        <w:t>202</w:t>
      </w:r>
      <w:r>
        <w:rPr>
          <w:rFonts w:ascii="方正小标宋简体" w:eastAsia="方正小标宋简体" w:hAnsi="方正粗黑宋简体" w:hint="eastAsia"/>
          <w:color w:val="000000"/>
          <w:sz w:val="44"/>
          <w:szCs w:val="44"/>
        </w:rPr>
        <w:t>2</w:t>
      </w:r>
      <w:r w:rsidRPr="00BB578F">
        <w:rPr>
          <w:rFonts w:ascii="方正小标宋简体" w:eastAsia="方正小标宋简体" w:hAnsi="方正粗黑宋简体" w:hint="eastAsia"/>
          <w:color w:val="000000"/>
          <w:sz w:val="44"/>
          <w:szCs w:val="44"/>
        </w:rPr>
        <w:t>年度微课教学</w:t>
      </w:r>
      <w:proofErr w:type="gramEnd"/>
      <w:r w:rsidRPr="00BB578F">
        <w:rPr>
          <w:rFonts w:ascii="方正小标宋简体" w:eastAsia="方正小标宋简体" w:hAnsi="方正粗黑宋简体" w:hint="eastAsia"/>
          <w:color w:val="000000"/>
          <w:sz w:val="44"/>
          <w:szCs w:val="44"/>
        </w:rPr>
        <w:t>参赛汇总表</w:t>
      </w:r>
    </w:p>
    <w:tbl>
      <w:tblPr>
        <w:tblpPr w:leftFromText="180" w:rightFromText="180" w:vertAnchor="page" w:horzAnchor="margin" w:tblpXSpec="center" w:tblpY="3481"/>
        <w:tblW w:w="13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177"/>
        <w:gridCol w:w="1880"/>
        <w:gridCol w:w="1240"/>
        <w:gridCol w:w="1507"/>
        <w:gridCol w:w="3118"/>
        <w:gridCol w:w="2268"/>
      </w:tblGrid>
      <w:tr w:rsidR="00AD0B9D" w:rsidTr="00CE557E">
        <w:trPr>
          <w:trHeight w:val="516"/>
        </w:trPr>
        <w:tc>
          <w:tcPr>
            <w:tcW w:w="959" w:type="dxa"/>
            <w:vAlign w:val="center"/>
          </w:tcPr>
          <w:p w:rsidR="00AD0B9D" w:rsidRPr="00BE4FBC" w:rsidRDefault="00AD0B9D" w:rsidP="00CE557E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BE4FBC">
              <w:rPr>
                <w:rFonts w:ascii="仿宋" w:eastAsia="仿宋" w:hAnsi="仿宋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2177" w:type="dxa"/>
            <w:vAlign w:val="center"/>
          </w:tcPr>
          <w:p w:rsidR="00AD0B9D" w:rsidRPr="00BE4FBC" w:rsidRDefault="008646D4" w:rsidP="00CE557E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32"/>
                <w:szCs w:val="32"/>
              </w:rPr>
              <w:t>院系/单位</w:t>
            </w:r>
          </w:p>
        </w:tc>
        <w:tc>
          <w:tcPr>
            <w:tcW w:w="1880" w:type="dxa"/>
            <w:vAlign w:val="center"/>
          </w:tcPr>
          <w:p w:rsidR="00AD0B9D" w:rsidRPr="00BE4FBC" w:rsidRDefault="00AD0B9D" w:rsidP="00CE557E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BE4FBC">
              <w:rPr>
                <w:rFonts w:ascii="仿宋" w:eastAsia="仿宋" w:hAnsi="仿宋" w:hint="eastAsia"/>
                <w:b/>
                <w:sz w:val="28"/>
                <w:szCs w:val="28"/>
              </w:rPr>
              <w:t>教研室</w:t>
            </w:r>
          </w:p>
        </w:tc>
        <w:tc>
          <w:tcPr>
            <w:tcW w:w="1240" w:type="dxa"/>
            <w:vAlign w:val="center"/>
          </w:tcPr>
          <w:p w:rsidR="00AD0B9D" w:rsidRPr="00BE4FBC" w:rsidRDefault="00AD0B9D" w:rsidP="00CE557E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BE4FBC">
              <w:rPr>
                <w:rFonts w:ascii="仿宋" w:eastAsia="仿宋" w:hAnsi="仿宋"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1507" w:type="dxa"/>
            <w:vAlign w:val="center"/>
          </w:tcPr>
          <w:p w:rsidR="00AD0B9D" w:rsidRPr="00BE4FBC" w:rsidRDefault="00AD0B9D" w:rsidP="00CE557E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BE4FBC">
              <w:rPr>
                <w:rFonts w:ascii="仿宋" w:eastAsia="仿宋" w:hAnsi="仿宋" w:hint="eastAsia"/>
                <w:b/>
                <w:sz w:val="28"/>
                <w:szCs w:val="28"/>
              </w:rPr>
              <w:t>职称</w:t>
            </w:r>
          </w:p>
        </w:tc>
        <w:tc>
          <w:tcPr>
            <w:tcW w:w="3118" w:type="dxa"/>
            <w:vAlign w:val="center"/>
          </w:tcPr>
          <w:p w:rsidR="00AD0B9D" w:rsidRPr="00BE4FBC" w:rsidRDefault="00AD0B9D" w:rsidP="00CE557E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BE4FBC">
              <w:rPr>
                <w:rFonts w:ascii="仿宋" w:eastAsia="仿宋" w:hAnsi="仿宋" w:hint="eastAsia"/>
                <w:b/>
                <w:sz w:val="28"/>
                <w:szCs w:val="28"/>
              </w:rPr>
              <w:t>作品名称</w:t>
            </w:r>
          </w:p>
        </w:tc>
        <w:tc>
          <w:tcPr>
            <w:tcW w:w="2268" w:type="dxa"/>
            <w:vAlign w:val="center"/>
          </w:tcPr>
          <w:p w:rsidR="00AD0B9D" w:rsidRPr="00BE4FBC" w:rsidRDefault="00AD0B9D" w:rsidP="00CE557E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BE4FBC">
              <w:rPr>
                <w:rFonts w:ascii="仿宋" w:eastAsia="仿宋" w:hAnsi="仿宋" w:hint="eastAsia"/>
                <w:b/>
                <w:sz w:val="28"/>
                <w:szCs w:val="28"/>
              </w:rPr>
              <w:t>联系方式</w:t>
            </w:r>
          </w:p>
        </w:tc>
      </w:tr>
      <w:tr w:rsidR="00AD0B9D" w:rsidTr="00CE557E">
        <w:trPr>
          <w:trHeight w:val="516"/>
        </w:trPr>
        <w:tc>
          <w:tcPr>
            <w:tcW w:w="959" w:type="dxa"/>
            <w:vAlign w:val="center"/>
          </w:tcPr>
          <w:p w:rsidR="00AD0B9D" w:rsidRDefault="00AD0B9D" w:rsidP="00CE557E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177" w:type="dxa"/>
            <w:vAlign w:val="center"/>
          </w:tcPr>
          <w:p w:rsidR="00AD0B9D" w:rsidRDefault="00AD0B9D" w:rsidP="00CE557E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880" w:type="dxa"/>
            <w:vAlign w:val="center"/>
          </w:tcPr>
          <w:p w:rsidR="00AD0B9D" w:rsidRDefault="00AD0B9D" w:rsidP="00CE557E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240" w:type="dxa"/>
            <w:vAlign w:val="center"/>
          </w:tcPr>
          <w:p w:rsidR="00AD0B9D" w:rsidRDefault="00AD0B9D" w:rsidP="00CE557E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507" w:type="dxa"/>
            <w:vAlign w:val="center"/>
          </w:tcPr>
          <w:p w:rsidR="00AD0B9D" w:rsidRDefault="00AD0B9D" w:rsidP="00CE557E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3118" w:type="dxa"/>
            <w:vAlign w:val="center"/>
          </w:tcPr>
          <w:p w:rsidR="00AD0B9D" w:rsidRDefault="00AD0B9D" w:rsidP="00CE557E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268" w:type="dxa"/>
            <w:vAlign w:val="center"/>
          </w:tcPr>
          <w:p w:rsidR="00AD0B9D" w:rsidRDefault="00AD0B9D" w:rsidP="00CE557E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AD0B9D" w:rsidTr="00CE557E">
        <w:trPr>
          <w:trHeight w:val="624"/>
        </w:trPr>
        <w:tc>
          <w:tcPr>
            <w:tcW w:w="959" w:type="dxa"/>
          </w:tcPr>
          <w:p w:rsidR="00AD0B9D" w:rsidRDefault="00AD0B9D" w:rsidP="00CE557E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177" w:type="dxa"/>
            <w:vAlign w:val="center"/>
          </w:tcPr>
          <w:p w:rsidR="00AD0B9D" w:rsidRDefault="00AD0B9D" w:rsidP="00CE557E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880" w:type="dxa"/>
            <w:vAlign w:val="center"/>
          </w:tcPr>
          <w:p w:rsidR="00AD0B9D" w:rsidRDefault="00AD0B9D" w:rsidP="00CE557E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40" w:type="dxa"/>
            <w:vAlign w:val="center"/>
          </w:tcPr>
          <w:p w:rsidR="00AD0B9D" w:rsidRDefault="00AD0B9D" w:rsidP="00CE557E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507" w:type="dxa"/>
            <w:vAlign w:val="center"/>
          </w:tcPr>
          <w:p w:rsidR="00AD0B9D" w:rsidRDefault="00AD0B9D" w:rsidP="00CE557E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3118" w:type="dxa"/>
            <w:vAlign w:val="center"/>
          </w:tcPr>
          <w:p w:rsidR="00AD0B9D" w:rsidRDefault="00AD0B9D" w:rsidP="00CE557E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268" w:type="dxa"/>
          </w:tcPr>
          <w:p w:rsidR="00AD0B9D" w:rsidRDefault="00AD0B9D" w:rsidP="00CE557E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AD0B9D" w:rsidTr="00CE557E">
        <w:trPr>
          <w:trHeight w:val="317"/>
        </w:trPr>
        <w:tc>
          <w:tcPr>
            <w:tcW w:w="959" w:type="dxa"/>
          </w:tcPr>
          <w:p w:rsidR="00AD0B9D" w:rsidRDefault="00AD0B9D" w:rsidP="00CE557E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177" w:type="dxa"/>
            <w:vAlign w:val="center"/>
          </w:tcPr>
          <w:p w:rsidR="00AD0B9D" w:rsidRDefault="00AD0B9D" w:rsidP="00CE557E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880" w:type="dxa"/>
            <w:vAlign w:val="center"/>
          </w:tcPr>
          <w:p w:rsidR="00AD0B9D" w:rsidRDefault="00AD0B9D" w:rsidP="00CE557E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40" w:type="dxa"/>
            <w:vAlign w:val="center"/>
          </w:tcPr>
          <w:p w:rsidR="00AD0B9D" w:rsidRDefault="00AD0B9D" w:rsidP="00CE557E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507" w:type="dxa"/>
            <w:vAlign w:val="center"/>
          </w:tcPr>
          <w:p w:rsidR="00AD0B9D" w:rsidRDefault="00AD0B9D" w:rsidP="00CE557E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3118" w:type="dxa"/>
            <w:vAlign w:val="center"/>
          </w:tcPr>
          <w:p w:rsidR="00AD0B9D" w:rsidRDefault="00AD0B9D" w:rsidP="00CE557E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268" w:type="dxa"/>
          </w:tcPr>
          <w:p w:rsidR="00AD0B9D" w:rsidRDefault="00AD0B9D" w:rsidP="00CE557E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AD0B9D" w:rsidTr="00CE557E">
        <w:trPr>
          <w:trHeight w:val="317"/>
        </w:trPr>
        <w:tc>
          <w:tcPr>
            <w:tcW w:w="959" w:type="dxa"/>
          </w:tcPr>
          <w:p w:rsidR="00AD0B9D" w:rsidRDefault="00AD0B9D" w:rsidP="00CE557E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177" w:type="dxa"/>
            <w:vAlign w:val="center"/>
          </w:tcPr>
          <w:p w:rsidR="00AD0B9D" w:rsidRDefault="00AD0B9D" w:rsidP="00CE557E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880" w:type="dxa"/>
            <w:vAlign w:val="center"/>
          </w:tcPr>
          <w:p w:rsidR="00AD0B9D" w:rsidRDefault="00AD0B9D" w:rsidP="00CE557E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40" w:type="dxa"/>
            <w:vAlign w:val="center"/>
          </w:tcPr>
          <w:p w:rsidR="00AD0B9D" w:rsidRDefault="00AD0B9D" w:rsidP="00CE557E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507" w:type="dxa"/>
            <w:vAlign w:val="center"/>
          </w:tcPr>
          <w:p w:rsidR="00AD0B9D" w:rsidRDefault="00AD0B9D" w:rsidP="00CE557E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3118" w:type="dxa"/>
            <w:vAlign w:val="center"/>
          </w:tcPr>
          <w:p w:rsidR="00AD0B9D" w:rsidRDefault="00AD0B9D" w:rsidP="00CE557E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268" w:type="dxa"/>
          </w:tcPr>
          <w:p w:rsidR="00AD0B9D" w:rsidRDefault="00AD0B9D" w:rsidP="00CE557E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AD0B9D" w:rsidTr="00CE557E">
        <w:trPr>
          <w:trHeight w:val="317"/>
        </w:trPr>
        <w:tc>
          <w:tcPr>
            <w:tcW w:w="959" w:type="dxa"/>
          </w:tcPr>
          <w:p w:rsidR="00AD0B9D" w:rsidRDefault="00AD0B9D" w:rsidP="00CE557E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177" w:type="dxa"/>
            <w:vAlign w:val="center"/>
          </w:tcPr>
          <w:p w:rsidR="00AD0B9D" w:rsidRDefault="00AD0B9D" w:rsidP="00CE557E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880" w:type="dxa"/>
            <w:vAlign w:val="center"/>
          </w:tcPr>
          <w:p w:rsidR="00AD0B9D" w:rsidRDefault="00AD0B9D" w:rsidP="00CE557E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40" w:type="dxa"/>
            <w:vAlign w:val="center"/>
          </w:tcPr>
          <w:p w:rsidR="00AD0B9D" w:rsidRDefault="00AD0B9D" w:rsidP="00CE557E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507" w:type="dxa"/>
            <w:vAlign w:val="center"/>
          </w:tcPr>
          <w:p w:rsidR="00AD0B9D" w:rsidRDefault="00AD0B9D" w:rsidP="00CE557E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3118" w:type="dxa"/>
            <w:vAlign w:val="center"/>
          </w:tcPr>
          <w:p w:rsidR="00AD0B9D" w:rsidRDefault="00AD0B9D" w:rsidP="00CE557E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268" w:type="dxa"/>
          </w:tcPr>
          <w:p w:rsidR="00AD0B9D" w:rsidRDefault="00AD0B9D" w:rsidP="00CE557E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AD0B9D" w:rsidTr="00CE557E">
        <w:trPr>
          <w:trHeight w:val="317"/>
        </w:trPr>
        <w:tc>
          <w:tcPr>
            <w:tcW w:w="959" w:type="dxa"/>
          </w:tcPr>
          <w:p w:rsidR="00AD0B9D" w:rsidRDefault="00AD0B9D" w:rsidP="00CE557E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177" w:type="dxa"/>
            <w:vAlign w:val="center"/>
          </w:tcPr>
          <w:p w:rsidR="00AD0B9D" w:rsidRDefault="00AD0B9D" w:rsidP="00CE557E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880" w:type="dxa"/>
            <w:vAlign w:val="center"/>
          </w:tcPr>
          <w:p w:rsidR="00AD0B9D" w:rsidRDefault="00AD0B9D" w:rsidP="00CE557E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40" w:type="dxa"/>
            <w:vAlign w:val="center"/>
          </w:tcPr>
          <w:p w:rsidR="00AD0B9D" w:rsidRDefault="00AD0B9D" w:rsidP="00CE557E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507" w:type="dxa"/>
            <w:vAlign w:val="center"/>
          </w:tcPr>
          <w:p w:rsidR="00AD0B9D" w:rsidRDefault="00AD0B9D" w:rsidP="00CE557E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3118" w:type="dxa"/>
            <w:vAlign w:val="center"/>
          </w:tcPr>
          <w:p w:rsidR="00AD0B9D" w:rsidRDefault="00AD0B9D" w:rsidP="00CE557E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268" w:type="dxa"/>
          </w:tcPr>
          <w:p w:rsidR="00AD0B9D" w:rsidRDefault="00AD0B9D" w:rsidP="00CE557E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AD0B9D" w:rsidTr="00CE557E">
        <w:trPr>
          <w:trHeight w:val="317"/>
        </w:trPr>
        <w:tc>
          <w:tcPr>
            <w:tcW w:w="959" w:type="dxa"/>
          </w:tcPr>
          <w:p w:rsidR="00AD0B9D" w:rsidRDefault="00AD0B9D" w:rsidP="00CE557E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177" w:type="dxa"/>
            <w:vAlign w:val="center"/>
          </w:tcPr>
          <w:p w:rsidR="00AD0B9D" w:rsidRDefault="00AD0B9D" w:rsidP="00CE557E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880" w:type="dxa"/>
            <w:vAlign w:val="center"/>
          </w:tcPr>
          <w:p w:rsidR="00AD0B9D" w:rsidRDefault="00AD0B9D" w:rsidP="00CE557E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40" w:type="dxa"/>
            <w:vAlign w:val="center"/>
          </w:tcPr>
          <w:p w:rsidR="00AD0B9D" w:rsidRDefault="00AD0B9D" w:rsidP="00CE557E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507" w:type="dxa"/>
            <w:vAlign w:val="center"/>
          </w:tcPr>
          <w:p w:rsidR="00AD0B9D" w:rsidRDefault="00AD0B9D" w:rsidP="00CE557E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3118" w:type="dxa"/>
            <w:vAlign w:val="center"/>
          </w:tcPr>
          <w:p w:rsidR="00AD0B9D" w:rsidRDefault="00AD0B9D" w:rsidP="00CE557E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268" w:type="dxa"/>
          </w:tcPr>
          <w:p w:rsidR="00AD0B9D" w:rsidRDefault="00AD0B9D" w:rsidP="00CE557E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</w:tbl>
    <w:p w:rsidR="00AD0B9D" w:rsidRDefault="00AD0B9D" w:rsidP="00AD0B9D">
      <w:pPr>
        <w:pStyle w:val="a3"/>
        <w:ind w:firstLineChars="0" w:firstLine="0"/>
        <w:rPr>
          <w:rFonts w:ascii="宋体" w:hAnsi="宋体"/>
          <w:sz w:val="28"/>
          <w:szCs w:val="28"/>
        </w:rPr>
      </w:pPr>
    </w:p>
    <w:p w:rsidR="00AD0B9D" w:rsidDel="00ED6AE1" w:rsidRDefault="00AD0B9D">
      <w:pPr>
        <w:pStyle w:val="a3"/>
        <w:ind w:firstLine="560"/>
        <w:rPr>
          <w:del w:id="1" w:author="徐亚沙" w:date="2022-07-07T08:49:00Z"/>
          <w:rFonts w:ascii="仿宋" w:eastAsia="仿宋" w:hAnsi="仿宋"/>
          <w:sz w:val="28"/>
          <w:szCs w:val="28"/>
        </w:rPr>
        <w:pPrChange w:id="2" w:author="徐亚沙" w:date="2022-07-07T08:49:00Z">
          <w:pPr/>
        </w:pPrChange>
      </w:pPr>
    </w:p>
    <w:p w:rsidR="00ED6AE1" w:rsidRDefault="00ED6AE1" w:rsidP="00AD0B9D">
      <w:pPr>
        <w:pStyle w:val="a3"/>
        <w:ind w:firstLine="560"/>
        <w:rPr>
          <w:ins w:id="3" w:author="徐亚沙" w:date="2022-07-07T08:49:00Z"/>
          <w:rFonts w:ascii="仿宋" w:eastAsia="仿宋" w:hAnsi="仿宋"/>
          <w:sz w:val="28"/>
          <w:szCs w:val="28"/>
        </w:rPr>
      </w:pPr>
    </w:p>
    <w:p w:rsidR="00AD0B9D" w:rsidRPr="005D26E6" w:rsidDel="00ED6AE1" w:rsidRDefault="00AD0B9D" w:rsidP="00AD0B9D">
      <w:pPr>
        <w:pStyle w:val="a3"/>
        <w:ind w:firstLine="560"/>
        <w:rPr>
          <w:del w:id="4" w:author="徐亚沙" w:date="2022-07-07T08:49:00Z"/>
        </w:rPr>
      </w:pPr>
      <w:r w:rsidRPr="00BE4FBC">
        <w:rPr>
          <w:rFonts w:ascii="仿宋" w:eastAsia="仿宋" w:hAnsi="仿宋" w:hint="eastAsia"/>
          <w:sz w:val="28"/>
          <w:szCs w:val="28"/>
        </w:rPr>
        <w:t>二级院系名称（公章）：</w:t>
      </w:r>
      <w:r w:rsidRPr="00BE4FBC">
        <w:rPr>
          <w:rFonts w:ascii="仿宋" w:eastAsia="仿宋" w:hAnsi="仿宋"/>
          <w:sz w:val="28"/>
          <w:szCs w:val="28"/>
        </w:rPr>
        <w:t xml:space="preserve"> </w:t>
      </w:r>
    </w:p>
    <w:p w:rsidR="00F36CFC" w:rsidRPr="00AD0B9D" w:rsidRDefault="00F36CFC">
      <w:pPr>
        <w:pStyle w:val="a3"/>
        <w:pPrChange w:id="5" w:author="徐亚沙" w:date="2022-07-07T08:49:00Z">
          <w:pPr/>
        </w:pPrChange>
      </w:pPr>
    </w:p>
    <w:sectPr w:rsidR="00F36CFC" w:rsidRPr="00AD0B9D" w:rsidSect="00BE4FBC">
      <w:pgSz w:w="16838" w:h="11906" w:orient="landscape"/>
      <w:pgMar w:top="1440" w:right="1440" w:bottom="144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79C3" w:rsidRDefault="00F179C3" w:rsidP="008646D4">
      <w:r>
        <w:separator/>
      </w:r>
    </w:p>
  </w:endnote>
  <w:endnote w:type="continuationSeparator" w:id="0">
    <w:p w:rsidR="00F179C3" w:rsidRDefault="00F179C3" w:rsidP="008646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粗黑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79C3" w:rsidRDefault="00F179C3" w:rsidP="008646D4">
      <w:r>
        <w:separator/>
      </w:r>
    </w:p>
  </w:footnote>
  <w:footnote w:type="continuationSeparator" w:id="0">
    <w:p w:rsidR="00F179C3" w:rsidRDefault="00F179C3" w:rsidP="008646D4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徐亚沙">
    <w15:presenceInfo w15:providerId="None" w15:userId="徐亚沙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B9D"/>
    <w:rsid w:val="00782652"/>
    <w:rsid w:val="008646D4"/>
    <w:rsid w:val="00AD0B9D"/>
    <w:rsid w:val="00C2181A"/>
    <w:rsid w:val="00D0032F"/>
    <w:rsid w:val="00ED6AE1"/>
    <w:rsid w:val="00F179C3"/>
    <w:rsid w:val="00F36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B9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D0B9D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8646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646D4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646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646D4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8646D4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8646D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B9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D0B9D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8646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646D4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646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646D4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8646D4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8646D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</Words>
  <Characters>105</Characters>
  <Application>Microsoft Office Word</Application>
  <DocSecurity>0</DocSecurity>
  <Lines>1</Lines>
  <Paragraphs>1</Paragraphs>
  <ScaleCrop>false</ScaleCrop>
  <Company>微软中国</Company>
  <LinksUpToDate>false</LinksUpToDate>
  <CharactersWithSpaces>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李婧睿</dc:creator>
  <cp:lastModifiedBy>吴黎华</cp:lastModifiedBy>
  <cp:revision>3</cp:revision>
  <cp:lastPrinted>2022-07-04T01:23:00Z</cp:lastPrinted>
  <dcterms:created xsi:type="dcterms:W3CDTF">2022-06-27T02:43:00Z</dcterms:created>
  <dcterms:modified xsi:type="dcterms:W3CDTF">2022-07-11T03:16:00Z</dcterms:modified>
</cp:coreProperties>
</file>